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E91" w:rsidRDefault="003B5BDC" w:rsidP="009348C4">
      <w:pPr>
        <w:ind w:left="3544" w:firstLine="56"/>
        <w:jc w:val="righ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Вносится прокурором </w:t>
      </w:r>
    </w:p>
    <w:p w:rsidR="00FE3E91" w:rsidRDefault="003B5BDC" w:rsidP="009348C4">
      <w:pPr>
        <w:ind w:left="3544" w:firstLine="56"/>
        <w:jc w:val="righ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Новосибирской области</w:t>
      </w:r>
    </w:p>
    <w:p w:rsidR="00FE3E91" w:rsidRDefault="00FE3E91" w:rsidP="009348C4">
      <w:pPr>
        <w:jc w:val="right"/>
        <w:rPr>
          <w:sz w:val="28"/>
          <w:szCs w:val="28"/>
        </w:rPr>
      </w:pPr>
    </w:p>
    <w:p w:rsidR="00FE3E91" w:rsidRDefault="003B5BDC" w:rsidP="009348C4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</w:p>
    <w:p w:rsidR="00FE3E91" w:rsidRDefault="003B5BDC" w:rsidP="009348C4">
      <w:pPr>
        <w:jc w:val="right"/>
        <w:rPr>
          <w:sz w:val="28"/>
          <w:szCs w:val="28"/>
        </w:rPr>
      </w:pPr>
      <w:r>
        <w:rPr>
          <w:sz w:val="28"/>
          <w:szCs w:val="28"/>
        </w:rPr>
        <w:t>№ ______</w:t>
      </w:r>
    </w:p>
    <w:p w:rsidR="00FE3E91" w:rsidRDefault="00FE3E91">
      <w:pPr>
        <w:jc w:val="center"/>
        <w:rPr>
          <w:b/>
          <w:bCs/>
          <w:sz w:val="28"/>
          <w:szCs w:val="28"/>
        </w:rPr>
      </w:pPr>
    </w:p>
    <w:p w:rsidR="00FE3E91" w:rsidRDefault="003B5BDC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ЗАКОН</w:t>
      </w:r>
    </w:p>
    <w:p w:rsidR="00FE3E91" w:rsidRDefault="003B5BDC">
      <w:pPr>
        <w:jc w:val="center"/>
        <w:rPr>
          <w:b/>
          <w:bCs/>
        </w:rPr>
      </w:pPr>
      <w:r>
        <w:rPr>
          <w:b/>
          <w:bCs/>
          <w:sz w:val="40"/>
          <w:szCs w:val="40"/>
        </w:rPr>
        <w:t>НОВОСИБИРСКОЙ ОБЛАСТИ</w:t>
      </w:r>
    </w:p>
    <w:p w:rsidR="00FE3E91" w:rsidRDefault="00FE3E91">
      <w:pPr>
        <w:ind w:firstLine="720"/>
        <w:rPr>
          <w:sz w:val="28"/>
          <w:szCs w:val="28"/>
        </w:rPr>
      </w:pPr>
    </w:p>
    <w:p w:rsidR="00C57EC7" w:rsidRDefault="00C57EC7">
      <w:pPr>
        <w:ind w:firstLine="720"/>
        <w:rPr>
          <w:sz w:val="28"/>
          <w:szCs w:val="28"/>
        </w:rPr>
      </w:pPr>
    </w:p>
    <w:p w:rsidR="00FE3E91" w:rsidRDefault="00C57EC7">
      <w:pPr>
        <w:pStyle w:val="ConsPlusNormal"/>
        <w:ind w:left="96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</w:t>
      </w:r>
      <w:r w:rsidR="003B5BDC">
        <w:rPr>
          <w:b/>
          <w:bCs/>
          <w:sz w:val="28"/>
          <w:szCs w:val="28"/>
        </w:rPr>
        <w:t xml:space="preserve">О внесении изменений в статью 26 Закона Новосибирской области </w:t>
      </w:r>
    </w:p>
    <w:p w:rsidR="00FE3E91" w:rsidRDefault="003B5BDC">
      <w:pPr>
        <w:pStyle w:val="ConsPlus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 регулировании градостроительной деятельности </w:t>
      </w:r>
    </w:p>
    <w:p w:rsidR="00FE3E91" w:rsidRDefault="003B5BDC">
      <w:pPr>
        <w:pStyle w:val="ConsPlus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Новосибирской области» </w:t>
      </w:r>
    </w:p>
    <w:p w:rsidR="00FE3E91" w:rsidRPr="003B5BDC" w:rsidRDefault="00FE3E91">
      <w:pPr>
        <w:ind w:firstLine="720"/>
        <w:jc w:val="both"/>
        <w:rPr>
          <w:sz w:val="26"/>
          <w:szCs w:val="26"/>
        </w:rPr>
      </w:pPr>
    </w:p>
    <w:p w:rsidR="00FE3E91" w:rsidRDefault="00FE3E91">
      <w:pPr>
        <w:ind w:firstLine="720"/>
        <w:jc w:val="both"/>
        <w:rPr>
          <w:sz w:val="26"/>
          <w:szCs w:val="26"/>
        </w:rPr>
      </w:pPr>
    </w:p>
    <w:p w:rsidR="00FE3E91" w:rsidRDefault="003B5BDC">
      <w:pPr>
        <w:pStyle w:val="ConsPlusTitle"/>
        <w:tabs>
          <w:tab w:val="left" w:pos="284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</w:t>
      </w:r>
    </w:p>
    <w:p w:rsidR="00FE3E91" w:rsidRDefault="003B5BDC">
      <w:pPr>
        <w:pStyle w:val="ConsPlusTitle"/>
        <w:tabs>
          <w:tab w:val="left" w:pos="709"/>
          <w:tab w:val="left" w:pos="975"/>
        </w:tabs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Внести в статью 26 Закона Новосибирской области от 27 апреля 2010 года № 481-ОЗ «О регулировании градостроительной деятельности в Новосибирской области» (с изменениями, внесенными Законами Новосибирской области от 28 ноября 2011 года № 161-ОЗ, от 6 марта 2014 года № 420-ОЗ, от 31 марта 2015 года № 536-ОЗ, от 5 мая 2016 года № 52-ОЗ, от 5 декабря 2017 года № 227-ОЗ, от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24 декабря 2018 года № 331-ОЗ, от 6 мая 2019 года № 367-ОЗ, от 20 декабря 2019 года № 442-ОЗ, от 7 июня 2021 года № 80-ОЗ, от 2 ноября 2021 года № 131-ОЗ, от 7 апреля 2022 года № 185-ОЗ, от 14 июля 2022 года № 226-ОЗ, от 14 июля 2022 года № 237-ОЗ, от 29 ноября 2022 года № 282-ОЗ, от 14 июня 2023 года № 339-ОЗ, от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31 октября 2023 года № 382-ОЗ, от 7 февраля 2024 года № 421-ОЗ, от 12 марта 2024 года № 428-ОЗ, от 5 декабря 2024 года № 533-ОЗ) следующие изменения: </w:t>
      </w:r>
      <w:proofErr w:type="gramEnd"/>
    </w:p>
    <w:p w:rsidR="00FE3E91" w:rsidRDefault="00ED118C">
      <w:pPr>
        <w:pStyle w:val="ConsPlusTitle"/>
        <w:numPr>
          <w:ilvl w:val="0"/>
          <w:numId w:val="1"/>
        </w:numPr>
        <w:tabs>
          <w:tab w:val="left" w:pos="709"/>
          <w:tab w:val="left" w:pos="975"/>
        </w:tabs>
        <w:ind w:left="0"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ч</w:t>
      </w:r>
      <w:r w:rsidR="003B5BDC">
        <w:rPr>
          <w:rFonts w:ascii="Times New Roman" w:hAnsi="Times New Roman" w:cs="Times New Roman"/>
          <w:b w:val="0"/>
          <w:sz w:val="28"/>
          <w:szCs w:val="28"/>
        </w:rPr>
        <w:t xml:space="preserve">асть 1 дополнить абзацами следующего содержания: </w:t>
      </w:r>
    </w:p>
    <w:p w:rsidR="00FE3E91" w:rsidRDefault="003B5BDC">
      <w:pPr>
        <w:pStyle w:val="ad"/>
        <w:spacing w:beforeAutospacing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«Подготовка проекта региональных нормативов осуществляется уполномоченным областным исполнительным органом по собственной инициативе, на основании предложений органов государственной власти Новосибирской области, органов местного самоуправления муниципальных образований Новосибирской области. </w:t>
      </w:r>
    </w:p>
    <w:p w:rsidR="00FE3E91" w:rsidRDefault="003B5BDC">
      <w:pPr>
        <w:pStyle w:val="ad"/>
        <w:spacing w:beforeAutospacing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срок не позднее 45 дней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со дня поступления указанных предложений, уполномоченный областной исполнительный орган рассматривает предложения, принимает решение о подготовке проекта региональных нормативов либо направляет органам государственной власти Новосибирской области, органам местного самоуправления муниципальных образований Новосибирской области, направившим предложения, мотивированный отказ</w:t>
      </w:r>
      <w:proofErr w:type="gramStart"/>
      <w:r w:rsidR="00ED118C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FE3E91" w:rsidRDefault="00ED118C">
      <w:pPr>
        <w:pStyle w:val="ad"/>
        <w:numPr>
          <w:ilvl w:val="0"/>
          <w:numId w:val="1"/>
        </w:numPr>
        <w:spacing w:beforeAutospacing="0" w:afterAutospacing="0" w:line="288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ч</w:t>
      </w:r>
      <w:r w:rsidR="003B5BDC">
        <w:rPr>
          <w:sz w:val="28"/>
          <w:szCs w:val="28"/>
        </w:rPr>
        <w:t xml:space="preserve">асть 2 изложить в следующей редакции: </w:t>
      </w:r>
    </w:p>
    <w:p w:rsidR="00FE3E91" w:rsidRDefault="003B5BDC" w:rsidP="001D14D8">
      <w:pPr>
        <w:pStyle w:val="ad"/>
        <w:spacing w:beforeAutospacing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 Размещение проекта региональных нормативов на официальном сайте Правительства Новосибирской области в информационно-телекоммуникационной сети «Интернет» обеспечивается уполномоченным областным </w:t>
      </w:r>
      <w:r w:rsidR="00ED118C">
        <w:rPr>
          <w:sz w:val="28"/>
          <w:szCs w:val="28"/>
        </w:rPr>
        <w:t xml:space="preserve">исполнительным </w:t>
      </w:r>
      <w:r>
        <w:rPr>
          <w:sz w:val="28"/>
          <w:szCs w:val="28"/>
        </w:rPr>
        <w:t xml:space="preserve">органом совместно с областным исполнительным </w:t>
      </w:r>
      <w:r>
        <w:rPr>
          <w:sz w:val="28"/>
          <w:szCs w:val="28"/>
        </w:rPr>
        <w:lastRenderedPageBreak/>
        <w:t>органом Новосибирской области, уполномоченным в сфере информационных технологий, не менее чем за 15 рабочих дней до их утверждения.</w:t>
      </w:r>
    </w:p>
    <w:p w:rsidR="001D14D8" w:rsidRDefault="003B5BDC" w:rsidP="001D14D8">
      <w:pPr>
        <w:pStyle w:val="ad"/>
        <w:spacing w:beforeAutospacing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течение 10 рабочих дней со дня размещения проекта региональных нормативов на официальном сайте Правительства Новосибирской области в информационно-телекоммуникационной сети «Интернет» органы государственной власти Новосибирской области, органы местного самоуправления муниципальных образований Новосибирской области, заинтересованные лица вправе представить предложения к проекту региональных нормативов.</w:t>
      </w:r>
    </w:p>
    <w:p w:rsidR="001D14D8" w:rsidRDefault="003B5BDC" w:rsidP="001D14D8">
      <w:pPr>
        <w:pStyle w:val="ad"/>
        <w:spacing w:beforeAutospacing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областной исполнительный орган в течение пяти рабочих дней со дня истечения срока представления предложений к проекту региональных нормативов рассматривает поступившие предложения.</w:t>
      </w:r>
    </w:p>
    <w:p w:rsidR="00FE3E91" w:rsidRDefault="003B5BDC" w:rsidP="001D14D8">
      <w:pPr>
        <w:pStyle w:val="ad"/>
        <w:spacing w:beforeAutospacing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принятия решения о доработке проекта региональных нормативов с учетом указанных предложений, уполномоченный областной исполнительный орган в срок не более 30 календарных дней со дня принятия решения о доработке региональных нормативов обеспечивает его доработку с учетом поступивших предложений.».</w:t>
      </w:r>
    </w:p>
    <w:p w:rsidR="00FE3E91" w:rsidRDefault="00FE3E91" w:rsidP="001D14D8">
      <w:pPr>
        <w:pStyle w:val="ad"/>
        <w:spacing w:beforeAutospacing="0" w:afterAutospacing="0" w:line="288" w:lineRule="atLeast"/>
        <w:jc w:val="both"/>
        <w:rPr>
          <w:sz w:val="28"/>
          <w:szCs w:val="28"/>
        </w:rPr>
      </w:pPr>
    </w:p>
    <w:p w:rsidR="00FE3E91" w:rsidRDefault="00ED118C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2</w:t>
      </w:r>
    </w:p>
    <w:p w:rsidR="00FE3E91" w:rsidRDefault="003B5BDC" w:rsidP="00C57EC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C57EC7" w:rsidRDefault="00C57EC7" w:rsidP="00C57EC7">
      <w:pPr>
        <w:pStyle w:val="ConsPlusNormal"/>
        <w:ind w:firstLine="709"/>
        <w:jc w:val="both"/>
        <w:rPr>
          <w:sz w:val="28"/>
          <w:szCs w:val="28"/>
        </w:rPr>
      </w:pPr>
    </w:p>
    <w:p w:rsidR="00FE3E91" w:rsidRDefault="00FE3E91">
      <w:pPr>
        <w:ind w:firstLine="709"/>
        <w:jc w:val="both"/>
        <w:outlineLvl w:val="0"/>
        <w:rPr>
          <w:b/>
          <w:sz w:val="28"/>
          <w:szCs w:val="28"/>
        </w:rPr>
      </w:pPr>
    </w:p>
    <w:p w:rsidR="00F42A37" w:rsidRDefault="00F42A37">
      <w:pPr>
        <w:ind w:firstLine="709"/>
        <w:jc w:val="both"/>
        <w:outlineLvl w:val="0"/>
        <w:rPr>
          <w:b/>
          <w:sz w:val="28"/>
          <w:szCs w:val="28"/>
        </w:rPr>
      </w:pPr>
    </w:p>
    <w:p w:rsidR="00FE3E91" w:rsidRDefault="003B5BDC">
      <w:pPr>
        <w:rPr>
          <w:sz w:val="28"/>
          <w:szCs w:val="28"/>
        </w:rPr>
      </w:pPr>
      <w:r>
        <w:rPr>
          <w:sz w:val="28"/>
          <w:szCs w:val="28"/>
        </w:rPr>
        <w:t>Губернатор</w:t>
      </w:r>
    </w:p>
    <w:p w:rsidR="00FE3E91" w:rsidRDefault="003B5BDC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А.А. Травников</w:t>
      </w:r>
    </w:p>
    <w:p w:rsidR="00FE3E91" w:rsidRDefault="00FE3E91">
      <w:pPr>
        <w:ind w:left="360" w:hanging="360"/>
        <w:rPr>
          <w:sz w:val="28"/>
          <w:szCs w:val="28"/>
        </w:rPr>
      </w:pPr>
    </w:p>
    <w:p w:rsidR="009348C4" w:rsidRDefault="009348C4">
      <w:pPr>
        <w:ind w:left="360" w:hanging="360"/>
        <w:rPr>
          <w:sz w:val="28"/>
          <w:szCs w:val="28"/>
        </w:rPr>
      </w:pPr>
      <w:bookmarkStart w:id="0" w:name="_GoBack"/>
      <w:bookmarkEnd w:id="0"/>
    </w:p>
    <w:p w:rsidR="00FE3E91" w:rsidRDefault="003B5BDC">
      <w:pPr>
        <w:ind w:left="360" w:hanging="360"/>
        <w:rPr>
          <w:sz w:val="28"/>
          <w:szCs w:val="28"/>
        </w:rPr>
      </w:pPr>
      <w:r>
        <w:rPr>
          <w:sz w:val="28"/>
          <w:szCs w:val="28"/>
        </w:rPr>
        <w:t>г. Новосибирск</w:t>
      </w:r>
    </w:p>
    <w:p w:rsidR="00FE3E91" w:rsidRDefault="003B5BDC">
      <w:pPr>
        <w:rPr>
          <w:sz w:val="28"/>
          <w:szCs w:val="28"/>
        </w:rPr>
      </w:pPr>
      <w:r>
        <w:rPr>
          <w:sz w:val="28"/>
          <w:szCs w:val="28"/>
        </w:rPr>
        <w:t>«___»</w:t>
      </w:r>
      <w:ins w:id="1" w:author="Гусева Анастасия Сергеевна" w:date="2025-05-27T17:45:00Z">
        <w:r>
          <w:rPr>
            <w:sz w:val="28"/>
            <w:szCs w:val="28"/>
          </w:rPr>
          <w:t xml:space="preserve"> </w:t>
        </w:r>
      </w:ins>
      <w:r>
        <w:rPr>
          <w:sz w:val="28"/>
          <w:szCs w:val="28"/>
        </w:rPr>
        <w:t>_____________ 2025 г.</w:t>
      </w:r>
    </w:p>
    <w:p w:rsidR="00FE3E91" w:rsidRDefault="003B5BDC">
      <w:pPr>
        <w:rPr>
          <w:sz w:val="28"/>
          <w:szCs w:val="28"/>
        </w:rPr>
      </w:pPr>
      <w:r>
        <w:rPr>
          <w:sz w:val="28"/>
          <w:szCs w:val="28"/>
        </w:rPr>
        <w:t>№ ________ - ОЗ</w:t>
      </w:r>
    </w:p>
    <w:sectPr w:rsidR="00FE3E91">
      <w:pgSz w:w="11906" w:h="16838"/>
      <w:pgMar w:top="1134" w:right="850" w:bottom="851" w:left="1276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 Devanagari">
    <w:altName w:val="Segoe UI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D186E"/>
    <w:multiLevelType w:val="multilevel"/>
    <w:tmpl w:val="E77AF9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7F70F6C"/>
    <w:multiLevelType w:val="multilevel"/>
    <w:tmpl w:val="C9A09296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975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E91"/>
    <w:rsid w:val="001D14D8"/>
    <w:rsid w:val="003B5BDC"/>
    <w:rsid w:val="00761B2C"/>
    <w:rsid w:val="009348C4"/>
    <w:rsid w:val="00A20116"/>
    <w:rsid w:val="00BC1A96"/>
    <w:rsid w:val="00C57EC7"/>
    <w:rsid w:val="00ED118C"/>
    <w:rsid w:val="00F42A37"/>
    <w:rsid w:val="00FE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qFormat/>
  </w:style>
  <w:style w:type="character" w:styleId="a4">
    <w:name w:val="Hyperlink"/>
    <w:uiPriority w:val="99"/>
    <w:unhideWhenUsed/>
    <w:qFormat/>
    <w:rPr>
      <w:color w:val="0000FF"/>
      <w:u w:val="single"/>
    </w:rPr>
  </w:style>
  <w:style w:type="character" w:customStyle="1" w:styleId="a5">
    <w:name w:val="Верхний колонтитул Знак"/>
    <w:qFormat/>
    <w:rPr>
      <w:sz w:val="24"/>
      <w:szCs w:val="24"/>
    </w:rPr>
  </w:style>
  <w:style w:type="character" w:customStyle="1" w:styleId="a6">
    <w:name w:val="Нижний колонтитул Знак"/>
    <w:qFormat/>
    <w:rPr>
      <w:sz w:val="24"/>
      <w:szCs w:val="24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Droid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b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ConsPlusNormal">
    <w:name w:val="ConsPlusNormal"/>
    <w:qFormat/>
    <w:pPr>
      <w:widowControl w:val="0"/>
      <w:suppressAutoHyphens/>
    </w:pPr>
    <w:rPr>
      <w:sz w:val="24"/>
    </w:r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unhideWhenUsed/>
    <w:qFormat/>
    <w:pPr>
      <w:spacing w:beforeAutospacing="1" w:afterAutospacing="1"/>
    </w:pPr>
  </w:style>
  <w:style w:type="paragraph" w:customStyle="1" w:styleId="ConsPlusTitle">
    <w:name w:val="ConsPlusTitle"/>
    <w:uiPriority w:val="99"/>
    <w:qFormat/>
    <w:pPr>
      <w:widowControl w:val="0"/>
      <w:suppressAutoHyphens/>
    </w:pPr>
    <w:rPr>
      <w:rFonts w:ascii="Arial" w:hAnsi="Arial" w:cs="Arial"/>
      <w:b/>
      <w:bCs/>
      <w:sz w:val="24"/>
      <w:szCs w:val="24"/>
    </w:r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styleId="af0">
    <w:name w:val="footer"/>
    <w:basedOn w:val="a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qFormat/>
  </w:style>
  <w:style w:type="character" w:styleId="a4">
    <w:name w:val="Hyperlink"/>
    <w:uiPriority w:val="99"/>
    <w:unhideWhenUsed/>
    <w:qFormat/>
    <w:rPr>
      <w:color w:val="0000FF"/>
      <w:u w:val="single"/>
    </w:rPr>
  </w:style>
  <w:style w:type="character" w:customStyle="1" w:styleId="a5">
    <w:name w:val="Верхний колонтитул Знак"/>
    <w:qFormat/>
    <w:rPr>
      <w:sz w:val="24"/>
      <w:szCs w:val="24"/>
    </w:rPr>
  </w:style>
  <w:style w:type="character" w:customStyle="1" w:styleId="a6">
    <w:name w:val="Нижний колонтитул Знак"/>
    <w:qFormat/>
    <w:rPr>
      <w:sz w:val="24"/>
      <w:szCs w:val="24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Droid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b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ConsPlusNormal">
    <w:name w:val="ConsPlusNormal"/>
    <w:qFormat/>
    <w:pPr>
      <w:widowControl w:val="0"/>
      <w:suppressAutoHyphens/>
    </w:pPr>
    <w:rPr>
      <w:sz w:val="24"/>
    </w:r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unhideWhenUsed/>
    <w:qFormat/>
    <w:pPr>
      <w:spacing w:beforeAutospacing="1" w:afterAutospacing="1"/>
    </w:pPr>
  </w:style>
  <w:style w:type="paragraph" w:customStyle="1" w:styleId="ConsPlusTitle">
    <w:name w:val="ConsPlusTitle"/>
    <w:uiPriority w:val="99"/>
    <w:qFormat/>
    <w:pPr>
      <w:widowControl w:val="0"/>
      <w:suppressAutoHyphens/>
    </w:pPr>
    <w:rPr>
      <w:rFonts w:ascii="Arial" w:hAnsi="Arial" w:cs="Arial"/>
      <w:b/>
      <w:bCs/>
      <w:sz w:val="24"/>
      <w:szCs w:val="24"/>
    </w:r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styleId="af0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3) дополнить статьей 2</vt:lpstr>
    </vt:vector>
  </TitlesOfParts>
  <Company>Прокуратура РФ</Company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3) дополнить статьей 2</dc:title>
  <dc:creator>Администратор</dc:creator>
  <cp:lastModifiedBy>Кожевникова Оксана Сергеевна</cp:lastModifiedBy>
  <cp:revision>6</cp:revision>
  <cp:lastPrinted>2025-10-15T07:42:00Z</cp:lastPrinted>
  <dcterms:created xsi:type="dcterms:W3CDTF">2025-10-15T07:42:00Z</dcterms:created>
  <dcterms:modified xsi:type="dcterms:W3CDTF">2025-10-15T09:08:00Z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version">
    <vt:lpwstr>1048576</vt:lpwstr>
  </property>
</Properties>
</file>